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79555B" w:rsidRPr="004C7896" w:rsidTr="00171994">
        <w:trPr>
          <w:cantSplit/>
        </w:trPr>
        <w:tc>
          <w:tcPr>
            <w:tcW w:w="6580" w:type="dxa"/>
            <w:vAlign w:val="center"/>
          </w:tcPr>
          <w:p w:rsidR="0079555B" w:rsidRPr="00D8032B" w:rsidRDefault="0079555B" w:rsidP="0079555B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79555B" w:rsidRDefault="0079555B" w:rsidP="0079555B">
            <w:pPr>
              <w:shd w:val="solid" w:color="FFFFFF" w:fill="FFFFFF"/>
              <w:spacing w:before="0" w:line="240" w:lineRule="atLeast"/>
              <w:jc w:val="right"/>
            </w:pPr>
            <w:bookmarkStart w:id="0" w:name="ditulogo"/>
            <w:bookmarkEnd w:id="0"/>
            <w:r w:rsidRPr="002F7CB3">
              <w:rPr>
                <w:noProof/>
                <w:lang w:eastAsia="en-GB"/>
              </w:rPr>
              <w:drawing>
                <wp:inline distT="0" distB="0" distL="0" distR="0" wp14:anchorId="5555BE99" wp14:editId="557DD942">
                  <wp:extent cx="1247775" cy="9358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79555B" w:rsidRPr="00163271" w:rsidRDefault="0079555B" w:rsidP="0079555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814E0A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79555B" w:rsidRPr="0051782D" w:rsidRDefault="0079555B" w:rsidP="0079555B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9555B" w:rsidRPr="004C7896" w:rsidTr="0017199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79555B" w:rsidRPr="0051782D" w:rsidRDefault="0079555B" w:rsidP="0079555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79555B" w:rsidRPr="00710D66" w:rsidRDefault="0079555B" w:rsidP="0079555B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 w:val="restart"/>
          </w:tcPr>
          <w:p w:rsidR="00946638" w:rsidRDefault="00946638" w:rsidP="00946638">
            <w:pPr>
              <w:shd w:val="solid" w:color="FFFFFF" w:fill="FFFFFF"/>
              <w:tabs>
                <w:tab w:val="left" w:pos="70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>xx mm 2016</w:t>
            </w:r>
          </w:p>
          <w:p w:rsidR="0079555B" w:rsidRPr="00982084" w:rsidRDefault="00946638" w:rsidP="00946638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Recommendation ITU-R M.2092-0</w:t>
            </w:r>
          </w:p>
        </w:tc>
        <w:tc>
          <w:tcPr>
            <w:tcW w:w="3451" w:type="dxa"/>
          </w:tcPr>
          <w:p w:rsidR="0079555B" w:rsidRPr="00060800" w:rsidRDefault="0079555B" w:rsidP="0079555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   -E</w:t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/>
          </w:tcPr>
          <w:p w:rsidR="0079555B" w:rsidRPr="004C7896" w:rsidRDefault="0079555B" w:rsidP="0079555B">
            <w:pPr>
              <w:spacing w:before="60"/>
              <w:jc w:val="center"/>
              <w:rPr>
                <w:rFonts w:eastAsia="SimSun"/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79555B" w:rsidRPr="004C7896" w:rsidRDefault="0079555B" w:rsidP="0079555B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highlight w:val="cyan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MM 2016</w:t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/>
          </w:tcPr>
          <w:p w:rsidR="0079555B" w:rsidRPr="004C7896" w:rsidRDefault="0079555B" w:rsidP="0079555B">
            <w:pPr>
              <w:spacing w:before="60"/>
              <w:jc w:val="center"/>
              <w:rPr>
                <w:rFonts w:eastAsia="SimSun"/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79555B" w:rsidRPr="004C7896" w:rsidRDefault="0079555B" w:rsidP="0079555B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1B68F5">
            <w:pPr>
              <w:spacing w:before="840"/>
              <w:jc w:val="center"/>
              <w:rPr>
                <w:rFonts w:eastAsia="SimSun"/>
                <w:b/>
                <w:sz w:val="28"/>
                <w:lang w:eastAsia="zh-CN"/>
              </w:rPr>
            </w:pPr>
            <w:r w:rsidRPr="004C7896">
              <w:rPr>
                <w:rFonts w:eastAsia="SimSun"/>
                <w:b/>
                <w:sz w:val="28"/>
                <w:szCs w:val="28"/>
              </w:rPr>
              <w:t>International Association of Marine Aids to Navigation</w:t>
            </w:r>
            <w:r w:rsidRPr="004C7896">
              <w:rPr>
                <w:rFonts w:eastAsia="SimSun"/>
                <w:b/>
                <w:sz w:val="28"/>
                <w:szCs w:val="28"/>
              </w:rPr>
              <w:br/>
              <w:t>and Lighthouse Authorities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1B68F5">
            <w:pPr>
              <w:tabs>
                <w:tab w:val="left" w:pos="567"/>
                <w:tab w:val="left" w:pos="1701"/>
                <w:tab w:val="left" w:pos="2835"/>
              </w:tabs>
              <w:spacing w:before="240"/>
              <w:jc w:val="center"/>
              <w:rPr>
                <w:rFonts w:eastAsia="SimSun"/>
                <w:caps/>
                <w:sz w:val="28"/>
                <w:lang w:eastAsia="zh-CN"/>
              </w:rPr>
            </w:pPr>
            <w:r w:rsidRPr="004C7896">
              <w:rPr>
                <w:rFonts w:eastAsia="SimSun"/>
                <w:caps/>
                <w:sz w:val="28"/>
              </w:rPr>
              <w:t xml:space="preserve">Liaison Note to ITU-R </w:t>
            </w:r>
            <w:r>
              <w:rPr>
                <w:rFonts w:eastAsia="SimSun"/>
                <w:caps/>
                <w:sz w:val="28"/>
              </w:rPr>
              <w:t xml:space="preserve">SG5 and </w:t>
            </w:r>
            <w:r w:rsidRPr="004C7896">
              <w:rPr>
                <w:rFonts w:eastAsia="SimSun"/>
                <w:caps/>
                <w:sz w:val="28"/>
              </w:rPr>
              <w:t>WORKING pARTY 5B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1B68F5">
            <w:pPr>
              <w:spacing w:before="0"/>
              <w:jc w:val="center"/>
              <w:rPr>
                <w:rFonts w:eastAsia="SimSun"/>
                <w:caps/>
                <w:sz w:val="28"/>
                <w:lang w:eastAsia="zh-CN"/>
              </w:rPr>
            </w:pPr>
            <w:bookmarkStart w:id="1" w:name="dtitle1" w:colFirst="0" w:colLast="0"/>
            <w:r w:rsidRPr="004C7896">
              <w:rPr>
                <w:rFonts w:eastAsia="SimSun"/>
                <w:caps/>
                <w:sz w:val="28"/>
              </w:rPr>
              <w:t xml:space="preserve">Regarding the </w:t>
            </w:r>
            <w:r>
              <w:rPr>
                <w:rFonts w:eastAsia="SimSun"/>
                <w:caps/>
                <w:sz w:val="28"/>
              </w:rPr>
              <w:t>RECOMMENDATION ITU-R M.2092-0</w:t>
            </w:r>
          </w:p>
        </w:tc>
      </w:tr>
    </w:tbl>
    <w:bookmarkEnd w:id="1"/>
    <w:p w:rsidR="009853D0" w:rsidRPr="004C7896" w:rsidRDefault="006F610B" w:rsidP="00F5095B">
      <w:pPr>
        <w:keepNext/>
        <w:keepLines/>
        <w:spacing w:before="280"/>
        <w:outlineLvl w:val="0"/>
        <w:rPr>
          <w:rFonts w:eastAsia="SimSun"/>
          <w:b/>
          <w:sz w:val="28"/>
        </w:rPr>
      </w:pPr>
      <w:del w:id="2" w:author="Peggy Browning" w:date="2016-03-17T09:05:00Z">
        <w:r w:rsidDel="000B6B36">
          <w:rPr>
            <w:rFonts w:eastAsia="SimSun"/>
            <w:b/>
            <w:sz w:val="28"/>
          </w:rPr>
          <w:delText>.</w:delText>
        </w:r>
      </w:del>
      <w:r w:rsidR="009853D0" w:rsidRPr="004C7896">
        <w:rPr>
          <w:rFonts w:eastAsia="SimSun"/>
          <w:b/>
          <w:sz w:val="28"/>
        </w:rPr>
        <w:t>1</w:t>
      </w:r>
      <w:r w:rsidR="009853D0" w:rsidRPr="004C7896">
        <w:rPr>
          <w:rFonts w:eastAsia="SimSun"/>
          <w:b/>
          <w:sz w:val="28"/>
        </w:rPr>
        <w:tab/>
        <w:t>Background</w:t>
      </w:r>
    </w:p>
    <w:p w:rsidR="00A37000" w:rsidRDefault="009853D0" w:rsidP="00FE2CC2">
      <w:pPr>
        <w:jc w:val="both"/>
        <w:rPr>
          <w:rFonts w:eastAsia="SimSun"/>
        </w:rPr>
      </w:pPr>
      <w:r w:rsidRPr="004C7896">
        <w:rPr>
          <w:rFonts w:eastAsia="SimSun"/>
        </w:rPr>
        <w:t xml:space="preserve">IALA </w:t>
      </w:r>
      <w:r w:rsidR="00407AEA">
        <w:rPr>
          <w:rFonts w:eastAsia="SimSun"/>
        </w:rPr>
        <w:t xml:space="preserve">has noted with great interest the results of the RA-15 </w:t>
      </w:r>
      <w:r w:rsidR="00A37000">
        <w:rPr>
          <w:rFonts w:eastAsia="SimSun"/>
        </w:rPr>
        <w:t xml:space="preserve">and the WRC-15 concerning the development for the VDES system which has proposed under the AI 1.16 (WRC-15). First of all we acknowledge the adoption of the recommendation ITU-R M.2092-0 with the introductory note </w:t>
      </w:r>
      <w:r w:rsidR="00A37000">
        <w:rPr>
          <w:rFonts w:eastAsia="SimSun"/>
          <w:b/>
          <w:sz w:val="28"/>
        </w:rPr>
        <w:t>“</w:t>
      </w:r>
      <w:r w:rsidR="00A37000" w:rsidRPr="009E182F">
        <w:t>The use of some frequencies in the band 156-164 MHz, contained in this Recommendation, do not comply with the RR currently in force. This Recommendation therefore should not be seen as prejudging the decisions of WRC-15. ITU-R Study Group 5 is invited to review this Recommendation taking into accou</w:t>
      </w:r>
      <w:r w:rsidR="00FE2CC2">
        <w:t xml:space="preserve">nt the decisions made by WRC-15”. Finally we acknowledge the </w:t>
      </w:r>
      <w:r w:rsidR="00251B3A">
        <w:t>new AI 1.9.2 supported by resolution 360 (Rev. WRC-15) in which IALA is invited to contribute.</w:t>
      </w:r>
    </w:p>
    <w:p w:rsidR="00A37000" w:rsidRDefault="00A37000" w:rsidP="00FE2CC2">
      <w:pPr>
        <w:jc w:val="both"/>
        <w:rPr>
          <w:rFonts w:eastAsia="SimSun"/>
        </w:rPr>
      </w:pPr>
    </w:p>
    <w:p w:rsidR="009853D0" w:rsidRPr="00A37000" w:rsidRDefault="005058F5" w:rsidP="00A37000">
      <w:pPr>
        <w:rPr>
          <w:rFonts w:eastAsia="SimSun"/>
        </w:rPr>
      </w:pPr>
      <w:del w:id="3" w:author="Peggy Browning" w:date="2016-03-17T09:05:00Z">
        <w:r w:rsidDel="000B6B36">
          <w:rPr>
            <w:rFonts w:eastAsia="SimSun"/>
          </w:rPr>
          <w:delText>.</w:delText>
        </w:r>
      </w:del>
      <w:r w:rsidR="009853D0" w:rsidRPr="004C7896">
        <w:rPr>
          <w:rFonts w:eastAsia="SimSun"/>
          <w:b/>
          <w:sz w:val="28"/>
        </w:rPr>
        <w:t>2</w:t>
      </w:r>
      <w:r w:rsidR="009853D0" w:rsidRPr="004C7896">
        <w:rPr>
          <w:rFonts w:eastAsia="SimSun"/>
          <w:b/>
          <w:sz w:val="28"/>
        </w:rPr>
        <w:tab/>
      </w:r>
      <w:r w:rsidR="00251B3A" w:rsidRPr="004C7896">
        <w:rPr>
          <w:rFonts w:eastAsia="SimSun"/>
          <w:b/>
          <w:sz w:val="28"/>
        </w:rPr>
        <w:t>Actions</w:t>
      </w:r>
      <w:r w:rsidR="009853D0" w:rsidRPr="004C7896">
        <w:rPr>
          <w:rFonts w:eastAsia="SimSun"/>
          <w:b/>
          <w:sz w:val="28"/>
        </w:rPr>
        <w:t xml:space="preserve"> requested</w:t>
      </w:r>
    </w:p>
    <w:p w:rsidR="009853D0" w:rsidRDefault="00251B3A" w:rsidP="00511AA9">
      <w:pPr>
        <w:jc w:val="both"/>
        <w:rPr>
          <w:rFonts w:eastAsia="SimSun"/>
        </w:rPr>
      </w:pPr>
      <w:r>
        <w:rPr>
          <w:rFonts w:eastAsia="SimSun"/>
        </w:rPr>
        <w:t xml:space="preserve">IALA fully </w:t>
      </w:r>
      <w:r w:rsidR="006F610B">
        <w:rPr>
          <w:rFonts w:eastAsia="SimSun"/>
        </w:rPr>
        <w:t xml:space="preserve">agrees </w:t>
      </w:r>
      <w:r>
        <w:rPr>
          <w:rFonts w:eastAsia="SimSun"/>
        </w:rPr>
        <w:t>that this recommendation need</w:t>
      </w:r>
      <w:r w:rsidR="006F610B">
        <w:rPr>
          <w:rFonts w:eastAsia="SimSun"/>
        </w:rPr>
        <w:t>s</w:t>
      </w:r>
      <w:r>
        <w:rPr>
          <w:rFonts w:eastAsia="SimSun"/>
        </w:rPr>
        <w:t xml:space="preserve"> to be </w:t>
      </w:r>
      <w:r w:rsidR="006F610B">
        <w:rPr>
          <w:rFonts w:eastAsia="SimSun"/>
        </w:rPr>
        <w:t>updated</w:t>
      </w:r>
      <w:r>
        <w:rPr>
          <w:rFonts w:eastAsia="SimSun"/>
        </w:rPr>
        <w:t xml:space="preserve"> in order to reflect the decision of WRC-15 and notably the fact that the VDES satellite component has not been validated by the </w:t>
      </w:r>
      <w:r w:rsidR="00511AA9">
        <w:rPr>
          <w:rFonts w:eastAsia="SimSun"/>
        </w:rPr>
        <w:t xml:space="preserve">Conference. The current structure of ITU-R M.2092-0 is such that the satellite component is deeply spread </w:t>
      </w:r>
      <w:r w:rsidR="006F610B">
        <w:rPr>
          <w:rFonts w:eastAsia="SimSun"/>
        </w:rPr>
        <w:t>throughout</w:t>
      </w:r>
      <w:r w:rsidR="00511AA9">
        <w:rPr>
          <w:rFonts w:eastAsia="SimSun"/>
        </w:rPr>
        <w:t xml:space="preserve"> the document and it will take some time to </w:t>
      </w:r>
      <w:r w:rsidR="006F610B">
        <w:rPr>
          <w:rFonts w:eastAsia="SimSun"/>
        </w:rPr>
        <w:t xml:space="preserve">modify </w:t>
      </w:r>
      <w:r w:rsidR="00511AA9">
        <w:rPr>
          <w:rFonts w:eastAsia="SimSun"/>
        </w:rPr>
        <w:t>it safely.</w:t>
      </w:r>
      <w:r w:rsidR="00737443">
        <w:rPr>
          <w:rFonts w:eastAsia="SimSun"/>
        </w:rPr>
        <w:t xml:space="preserve"> </w:t>
      </w:r>
      <w:r w:rsidR="00511AA9">
        <w:rPr>
          <w:rFonts w:eastAsia="SimSun"/>
        </w:rPr>
        <w:t xml:space="preserve">Another </w:t>
      </w:r>
      <w:r w:rsidR="00737443">
        <w:rPr>
          <w:rFonts w:eastAsia="SimSun"/>
        </w:rPr>
        <w:t>concern</w:t>
      </w:r>
      <w:r w:rsidR="00511AA9">
        <w:rPr>
          <w:rFonts w:eastAsia="SimSun"/>
        </w:rPr>
        <w:t xml:space="preserve"> is that IALA would like to contribute in order to update the terrestrial component of the VDES, </w:t>
      </w:r>
      <w:r w:rsidR="002F39B7">
        <w:rPr>
          <w:rFonts w:eastAsia="SimSun"/>
        </w:rPr>
        <w:t>and if ITU-R M.2092 is revised</w:t>
      </w:r>
      <w:r w:rsidR="006F610B">
        <w:rPr>
          <w:rFonts w:eastAsia="SimSun"/>
        </w:rPr>
        <w:t>,</w:t>
      </w:r>
      <w:r w:rsidR="002F39B7">
        <w:rPr>
          <w:rFonts w:eastAsia="SimSun"/>
        </w:rPr>
        <w:t xml:space="preserve"> for example</w:t>
      </w:r>
      <w:r w:rsidR="008468A1">
        <w:rPr>
          <w:rFonts w:eastAsia="SimSun"/>
        </w:rPr>
        <w:t xml:space="preserve"> in November 2016, it will </w:t>
      </w:r>
      <w:r w:rsidR="00737443" w:rsidRPr="00737443">
        <w:rPr>
          <w:rFonts w:eastAsia="SimSun"/>
        </w:rPr>
        <w:t>freeze</w:t>
      </w:r>
      <w:r w:rsidR="00737443">
        <w:rPr>
          <w:rFonts w:eastAsia="SimSun"/>
        </w:rPr>
        <w:t xml:space="preserve"> </w:t>
      </w:r>
      <w:r w:rsidR="006F610B">
        <w:rPr>
          <w:rFonts w:eastAsia="SimSun"/>
        </w:rPr>
        <w:t xml:space="preserve">the Recommendation </w:t>
      </w:r>
      <w:r w:rsidR="00737443">
        <w:rPr>
          <w:rFonts w:eastAsia="SimSun"/>
        </w:rPr>
        <w:t>for another two years.</w:t>
      </w:r>
    </w:p>
    <w:p w:rsidR="00511AA9" w:rsidRPr="00305438" w:rsidRDefault="00737443" w:rsidP="00737443">
      <w:pPr>
        <w:jc w:val="both"/>
        <w:rPr>
          <w:color w:val="FF0000"/>
        </w:rPr>
      </w:pPr>
      <w:r>
        <w:rPr>
          <w:rFonts w:eastAsia="SimSun"/>
        </w:rPr>
        <w:t xml:space="preserve">For this reason </w:t>
      </w:r>
      <w:r w:rsidR="00511AA9">
        <w:rPr>
          <w:rFonts w:eastAsia="SimSun"/>
        </w:rPr>
        <w:t>IALA would request that the Recommendation ITU-R M.2092 remain at revision 0 for the standard two year</w:t>
      </w:r>
      <w:ins w:id="4" w:author="Peggy Browning" w:date="2016-03-17T08:54:00Z">
        <w:r w:rsidR="000D412A">
          <w:rPr>
            <w:rFonts w:eastAsia="SimSun"/>
          </w:rPr>
          <w:t xml:space="preserve"> </w:t>
        </w:r>
      </w:ins>
      <w:r w:rsidR="00511AA9">
        <w:rPr>
          <w:rFonts w:eastAsia="SimSun"/>
        </w:rPr>
        <w:t>time frame.</w:t>
      </w:r>
      <w:r>
        <w:rPr>
          <w:rFonts w:eastAsia="SimSun"/>
        </w:rPr>
        <w:t xml:space="preserve"> </w:t>
      </w:r>
      <w:r w:rsidR="00305438" w:rsidRPr="00A14BA9">
        <w:rPr>
          <w:rFonts w:eastAsia="SimSun"/>
          <w:highlight w:val="yellow"/>
        </w:rPr>
        <w:t>IALA</w:t>
      </w:r>
      <w:r w:rsidRPr="00A14BA9">
        <w:rPr>
          <w:rFonts w:eastAsia="SimSun"/>
          <w:highlight w:val="yellow"/>
        </w:rPr>
        <w:t xml:space="preserve"> would </w:t>
      </w:r>
      <w:r w:rsidR="006F610B" w:rsidRPr="00A14BA9">
        <w:rPr>
          <w:rFonts w:eastAsia="SimSun"/>
          <w:highlight w:val="yellow"/>
        </w:rPr>
        <w:t>also like</w:t>
      </w:r>
      <w:r w:rsidRPr="00A14BA9">
        <w:rPr>
          <w:rFonts w:eastAsia="SimSun"/>
          <w:highlight w:val="yellow"/>
        </w:rPr>
        <w:t xml:space="preserve"> to ensure</w:t>
      </w:r>
      <w:del w:id="5" w:author="Peggy Browning" w:date="2016-03-17T09:06:00Z">
        <w:r w:rsidRPr="00A14BA9" w:rsidDel="00512025">
          <w:rPr>
            <w:rFonts w:eastAsia="SimSun"/>
            <w:highlight w:val="yellow"/>
          </w:rPr>
          <w:delText xml:space="preserve"> </w:delText>
        </w:r>
      </w:del>
      <w:r w:rsidRPr="00A14BA9">
        <w:rPr>
          <w:rFonts w:eastAsia="SimSun"/>
          <w:highlight w:val="yellow"/>
        </w:rPr>
        <w:t xml:space="preserve">SG5 that </w:t>
      </w:r>
      <w:del w:id="6" w:author="Peggy Browning" w:date="2016-03-17T09:06:00Z">
        <w:r w:rsidRPr="00A14BA9" w:rsidDel="00512025">
          <w:rPr>
            <w:rFonts w:eastAsia="SimSun"/>
            <w:highlight w:val="yellow"/>
          </w:rPr>
          <w:delText xml:space="preserve">the </w:delText>
        </w:r>
      </w:del>
      <w:r w:rsidRPr="00A14BA9">
        <w:rPr>
          <w:rFonts w:eastAsia="SimSun"/>
          <w:highlight w:val="yellow"/>
        </w:rPr>
        <w:t xml:space="preserve">industry has no intention to build equipment </w:t>
      </w:r>
      <w:r w:rsidR="006F610B" w:rsidRPr="00A14BA9">
        <w:rPr>
          <w:rFonts w:eastAsia="SimSun"/>
          <w:highlight w:val="yellow"/>
        </w:rPr>
        <w:t xml:space="preserve">based upon </w:t>
      </w:r>
      <w:r w:rsidRPr="00A14BA9">
        <w:rPr>
          <w:rFonts w:eastAsia="SimSun"/>
          <w:highlight w:val="yellow"/>
        </w:rPr>
        <w:t xml:space="preserve">the </w:t>
      </w:r>
      <w:ins w:id="7" w:author="Peggy Browning" w:date="2016-03-17T09:06:00Z">
        <w:r w:rsidR="00512025" w:rsidRPr="00A14BA9">
          <w:rPr>
            <w:rFonts w:eastAsia="SimSun"/>
            <w:highlight w:val="yellow"/>
          </w:rPr>
          <w:t xml:space="preserve">satellite link </w:t>
        </w:r>
      </w:ins>
      <w:r w:rsidRPr="00A14BA9">
        <w:rPr>
          <w:rFonts w:eastAsia="SimSun"/>
          <w:highlight w:val="yellow"/>
        </w:rPr>
        <w:t>existing</w:t>
      </w:r>
      <w:ins w:id="8" w:author="Peggy Browning" w:date="2016-03-17T09:07:00Z">
        <w:r w:rsidR="00512025" w:rsidRPr="00A14BA9">
          <w:rPr>
            <w:rFonts w:eastAsia="SimSun"/>
            <w:highlight w:val="yellow"/>
          </w:rPr>
          <w:t xml:space="preserve"> in</w:t>
        </w:r>
      </w:ins>
      <w:r w:rsidRPr="00A14BA9">
        <w:rPr>
          <w:rFonts w:eastAsia="SimSun"/>
          <w:highlight w:val="yellow"/>
        </w:rPr>
        <w:t xml:space="preserve"> ITU-R M.2092-0, for this reason there is no risk to retain it for the standard two year time frame.</w:t>
      </w:r>
      <w:r w:rsidR="00305438">
        <w:rPr>
          <w:rFonts w:eastAsia="SimSun"/>
        </w:rPr>
        <w:t xml:space="preserve"> </w:t>
      </w:r>
      <w:r w:rsidR="00305438">
        <w:rPr>
          <w:rFonts w:eastAsia="SimSun"/>
          <w:color w:val="FF0000"/>
        </w:rPr>
        <w:t>Review wording</w:t>
      </w:r>
      <w:r w:rsidR="00CF1C57">
        <w:rPr>
          <w:rFonts w:eastAsia="SimSun"/>
          <w:color w:val="FF0000"/>
        </w:rPr>
        <w:t xml:space="preserve"> Omar, Peggy.</w:t>
      </w:r>
      <w:bookmarkStart w:id="9" w:name="_GoBack"/>
      <w:bookmarkEnd w:id="9"/>
    </w:p>
    <w:sectPr w:rsidR="00511AA9" w:rsidRPr="00305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D0"/>
    <w:rsid w:val="000B6B36"/>
    <w:rsid w:val="000D412A"/>
    <w:rsid w:val="001B68F5"/>
    <w:rsid w:val="0024618D"/>
    <w:rsid w:val="00251B3A"/>
    <w:rsid w:val="002F39B7"/>
    <w:rsid w:val="00305438"/>
    <w:rsid w:val="00407AEA"/>
    <w:rsid w:val="005058F5"/>
    <w:rsid w:val="00511AA9"/>
    <w:rsid w:val="00512025"/>
    <w:rsid w:val="006F610B"/>
    <w:rsid w:val="00737443"/>
    <w:rsid w:val="0079555B"/>
    <w:rsid w:val="008468A1"/>
    <w:rsid w:val="00907225"/>
    <w:rsid w:val="00946638"/>
    <w:rsid w:val="009853D0"/>
    <w:rsid w:val="00A14BA9"/>
    <w:rsid w:val="00A37000"/>
    <w:rsid w:val="00CF1C57"/>
    <w:rsid w:val="00D56BFC"/>
    <w:rsid w:val="00DB7EFE"/>
    <w:rsid w:val="00F5095B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9B2F68-68BC-447F-9039-8623C47E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3D0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3D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3D0"/>
    <w:rPr>
      <w:rFonts w:ascii="Tahoma" w:eastAsiaTheme="minorEastAsia" w:hAnsi="Tahoma" w:cs="Tahoma"/>
      <w:sz w:val="16"/>
      <w:szCs w:val="16"/>
      <w:lang w:val="en-GB"/>
    </w:rPr>
  </w:style>
  <w:style w:type="paragraph" w:customStyle="1" w:styleId="Source">
    <w:name w:val="Source"/>
    <w:basedOn w:val="Normal"/>
    <w:next w:val="Normal"/>
    <w:rsid w:val="0079555B"/>
    <w:pPr>
      <w:spacing w:before="840"/>
      <w:jc w:val="center"/>
    </w:pPr>
    <w:rPr>
      <w:rFonts w:eastAsia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ANFR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Browning</dc:creator>
  <cp:lastModifiedBy>Plenary Room</cp:lastModifiedBy>
  <cp:revision>4</cp:revision>
  <dcterms:created xsi:type="dcterms:W3CDTF">2016-03-18T11:03:00Z</dcterms:created>
  <dcterms:modified xsi:type="dcterms:W3CDTF">2016-03-18T11:05:00Z</dcterms:modified>
</cp:coreProperties>
</file>